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9B0092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</w:t>
      </w:r>
      <w:ins w:id="0" w:author="Grzegorz Błaszczuk" w:date="2025-10-29T07:09:00Z">
        <w:r w:rsidR="004A357A">
          <w:rPr>
            <w:rFonts w:ascii="Cambria" w:eastAsia="Times New Roman" w:hAnsi="Cambria" w:cs="Arial"/>
            <w:bCs/>
            <w:i/>
            <w:iCs/>
            <w:lang w:eastAsia="pl-PL"/>
          </w:rPr>
          <w:t xml:space="preserve">, </w:t>
        </w:r>
        <w:r w:rsidR="004A357A" w:rsidRPr="004A357A">
          <w:rPr>
            <w:rFonts w:ascii="Cambria" w:eastAsia="Times New Roman" w:hAnsi="Cambria" w:cs="Arial"/>
            <w:bCs/>
            <w:i/>
            <w:iCs/>
            <w:lang w:eastAsia="pl-PL"/>
          </w:rPr>
          <w:t>gospodarki łąkowo-rolnej, prac z zakresu ochrony przeciwpożarowej na terenie Nadleśnictwa Łuków w roku 2026”</w:t>
        </w:r>
        <w:r w:rsidR="004A357A">
          <w:rPr>
            <w:rFonts w:ascii="Cambria" w:eastAsia="Times New Roman" w:hAnsi="Cambria" w:cs="Arial"/>
            <w:bCs/>
            <w:i/>
            <w:iCs/>
            <w:lang w:eastAsia="pl-PL"/>
          </w:rPr>
          <w:t xml:space="preserve"> </w:t>
        </w:r>
      </w:ins>
      <w:del w:id="1" w:author="Grzegorz Błaszczuk" w:date="2025-10-29T07:09:00Z">
        <w:r w:rsidRPr="00D25B65" w:rsidDel="004A357A">
          <w:rPr>
            <w:rFonts w:ascii="Cambria" w:eastAsia="Times New Roman" w:hAnsi="Cambria" w:cs="Arial"/>
            <w:bCs/>
            <w:i/>
            <w:iCs/>
            <w:lang w:eastAsia="pl-PL"/>
          </w:rPr>
          <w:delText xml:space="preserve"> na terenie Nadleśnictwa ___________________________________________ w roku ________</w:delText>
        </w:r>
        <w:r w:rsidRPr="00650830" w:rsidDel="004A357A">
          <w:rPr>
            <w:rFonts w:ascii="Cambria" w:eastAsia="Times New Roman" w:hAnsi="Cambria" w:cs="Arial"/>
            <w:bCs/>
            <w:lang w:eastAsia="pl-PL"/>
          </w:rPr>
          <w:delText xml:space="preserve">” </w:delText>
        </w:r>
      </w:del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43743043"/>
      <w:bookmarkStart w:id="9" w:name="_Hlk43743063"/>
      <w:bookmarkStart w:id="10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11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8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9"/>
      <w:bookmarkEnd w:id="11"/>
    </w:p>
    <w:bookmarkEnd w:id="10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7A197" w14:textId="77777777" w:rsidR="001B22F5" w:rsidRDefault="001B22F5" w:rsidP="00A2664D">
      <w:pPr>
        <w:spacing w:after="0" w:line="240" w:lineRule="auto"/>
      </w:pPr>
      <w:r>
        <w:separator/>
      </w:r>
    </w:p>
  </w:endnote>
  <w:endnote w:type="continuationSeparator" w:id="0">
    <w:p w14:paraId="5F2EEC8C" w14:textId="77777777" w:rsidR="001B22F5" w:rsidRDefault="001B22F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D205D" w14:textId="77777777" w:rsidR="001B22F5" w:rsidRDefault="001B22F5" w:rsidP="00A2664D">
      <w:pPr>
        <w:spacing w:after="0" w:line="240" w:lineRule="auto"/>
      </w:pPr>
      <w:r>
        <w:separator/>
      </w:r>
    </w:p>
  </w:footnote>
  <w:footnote w:type="continuationSeparator" w:id="0">
    <w:p w14:paraId="0DF43744" w14:textId="77777777" w:rsidR="001B22F5" w:rsidRDefault="001B22F5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1EE250D3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2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ins w:id="3" w:author="JiW" w:date="2025-10-27T10:44:00Z">
        <w:r w:rsidR="00063307">
          <w:rPr>
            <w:rFonts w:ascii="Cambria" w:hAnsi="Cambria" w:cs="Arial"/>
            <w:sz w:val="16"/>
            <w:szCs w:val="16"/>
          </w:rPr>
          <w:t xml:space="preserve"> osoby </w:t>
        </w:r>
      </w:ins>
      <w:ins w:id="4" w:author="JiW" w:date="2025-10-27T10:45:00Z">
        <w:r w:rsidR="00063307">
          <w:rPr>
            <w:rFonts w:ascii="Cambria" w:hAnsi="Cambria" w:cs="Arial"/>
            <w:sz w:val="16"/>
            <w:szCs w:val="16"/>
          </w:rPr>
          <w:t xml:space="preserve">fizycznej lub prawnej, </w:t>
        </w:r>
      </w:ins>
      <w:r w:rsidRPr="00DE47FC">
        <w:rPr>
          <w:rFonts w:ascii="Cambria" w:hAnsi="Cambria" w:cs="Arial"/>
          <w:sz w:val="16"/>
          <w:szCs w:val="16"/>
        </w:rPr>
        <w:t> podmiotu</w:t>
      </w:r>
      <w:ins w:id="5" w:author="JiW" w:date="2025-10-27T10:45:00Z">
        <w:r w:rsidR="00063307">
          <w:rPr>
            <w:rFonts w:ascii="Cambria" w:hAnsi="Cambria" w:cs="Arial"/>
            <w:sz w:val="16"/>
            <w:szCs w:val="16"/>
          </w:rPr>
          <w:t xml:space="preserve"> lub organu</w:t>
        </w:r>
      </w:ins>
      <w:r w:rsidRPr="00DE47FC">
        <w:rPr>
          <w:rFonts w:ascii="Cambria" w:hAnsi="Cambria" w:cs="Arial"/>
          <w:sz w:val="16"/>
          <w:szCs w:val="16"/>
        </w:rPr>
        <w:t>, o który</w:t>
      </w:r>
      <w:ins w:id="6" w:author="JiW" w:date="2025-10-27T10:45:00Z">
        <w:r w:rsidR="00063307">
          <w:rPr>
            <w:rFonts w:ascii="Cambria" w:hAnsi="Cambria" w:cs="Arial"/>
            <w:sz w:val="16"/>
            <w:szCs w:val="16"/>
          </w:rPr>
          <w:t>ch</w:t>
        </w:r>
      </w:ins>
      <w:del w:id="7" w:author="JiW" w:date="2025-10-27T10:45:00Z">
        <w:r w:rsidRPr="00DE47FC" w:rsidDel="00063307">
          <w:rPr>
            <w:rFonts w:ascii="Cambria" w:hAnsi="Cambria" w:cs="Arial"/>
            <w:sz w:val="16"/>
            <w:szCs w:val="16"/>
          </w:rPr>
          <w:delText>m</w:delText>
        </w:r>
      </w:del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2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67771">
    <w:abstractNumId w:val="1"/>
  </w:num>
  <w:num w:numId="2" w16cid:durableId="118201131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rzegorz Błaszczuk">
    <w15:presenceInfo w15:providerId="AD" w15:userId="S::grzegorz.blaszczuk@ad.lasy.gov.pl::c4b7cc8a-2e4f-4056-bee2-5a61fe186d8d"/>
  </w15:person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63307"/>
    <w:rsid w:val="000E7191"/>
    <w:rsid w:val="0012672A"/>
    <w:rsid w:val="00137DE0"/>
    <w:rsid w:val="00187069"/>
    <w:rsid w:val="001B22F5"/>
    <w:rsid w:val="001D2114"/>
    <w:rsid w:val="002016D4"/>
    <w:rsid w:val="002207FF"/>
    <w:rsid w:val="002C25AB"/>
    <w:rsid w:val="002C494C"/>
    <w:rsid w:val="002E4C20"/>
    <w:rsid w:val="00307223"/>
    <w:rsid w:val="00322950"/>
    <w:rsid w:val="003B1BAE"/>
    <w:rsid w:val="00484ABC"/>
    <w:rsid w:val="004A357A"/>
    <w:rsid w:val="005336A1"/>
    <w:rsid w:val="005470E1"/>
    <w:rsid w:val="005D54F1"/>
    <w:rsid w:val="00613086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B4E75"/>
    <w:rsid w:val="009E1213"/>
    <w:rsid w:val="009F1ADE"/>
    <w:rsid w:val="00A13059"/>
    <w:rsid w:val="00A21C72"/>
    <w:rsid w:val="00A2664D"/>
    <w:rsid w:val="00BA0141"/>
    <w:rsid w:val="00BB6203"/>
    <w:rsid w:val="00C32FDE"/>
    <w:rsid w:val="00C73C0B"/>
    <w:rsid w:val="00C85D5F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Grzegorz Błaszczuk</cp:lastModifiedBy>
  <cp:revision>3</cp:revision>
  <dcterms:created xsi:type="dcterms:W3CDTF">2025-10-27T13:05:00Z</dcterms:created>
  <dcterms:modified xsi:type="dcterms:W3CDTF">2025-10-29T06:09:00Z</dcterms:modified>
</cp:coreProperties>
</file>